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Times New Roman" w:hAnsi="Times New Roman" w:eastAsia="黑体" w:cs="Times New Roman"/>
          <w:sz w:val="32"/>
          <w:szCs w:val="32"/>
        </w:rPr>
      </w:pPr>
      <w:r>
        <w:rPr>
          <w:rFonts w:ascii="Times New Roman" w:hAnsi="Times New Roman" w:eastAsia="黑体" w:cs="Times New Roman"/>
          <w:sz w:val="32"/>
          <w:szCs w:val="32"/>
        </w:rPr>
        <w:t>附件</w:t>
      </w:r>
      <w:del w:id="0" w:author="马珊珊" w:date="2023-10-30T15:47:57Z">
        <w:r>
          <w:rPr>
            <w:rFonts w:hint="eastAsia" w:ascii="Times New Roman" w:hAnsi="Times New Roman" w:eastAsia="黑体" w:cs="Times New Roman"/>
            <w:sz w:val="32"/>
            <w:szCs w:val="32"/>
            <w:lang w:val="en-US"/>
          </w:rPr>
          <w:delText>4</w:delText>
        </w:r>
      </w:del>
      <w:ins w:id="1" w:author="马珊珊" w:date="2023-10-30T15:47:57Z">
        <w:r>
          <w:rPr>
            <w:rFonts w:hint="eastAsia" w:ascii="Times New Roman" w:hAnsi="Times New Roman" w:eastAsia="黑体" w:cs="Times New Roman"/>
            <w:sz w:val="32"/>
            <w:szCs w:val="32"/>
            <w:lang w:val="en-US" w:eastAsia="zh-CN"/>
          </w:rPr>
          <w:t>3</w:t>
        </w:r>
      </w:ins>
    </w:p>
    <w:p>
      <w:pPr>
        <w:spacing w:line="540" w:lineRule="exact"/>
        <w:rPr>
          <w:rFonts w:ascii="方正小标宋简体" w:hAnsi="方正小标宋简体" w:eastAsia="方正小标宋简体" w:cs="方正小标宋简体"/>
          <w:sz w:val="44"/>
          <w:szCs w:val="44"/>
        </w:rPr>
      </w:pPr>
    </w:p>
    <w:p>
      <w:pPr>
        <w:spacing w:line="5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风险评估报告</w:t>
      </w:r>
    </w:p>
    <w:p>
      <w:pPr>
        <w:spacing w:line="540" w:lineRule="exact"/>
        <w:jc w:val="center"/>
        <w:rPr>
          <w:rFonts w:ascii="楷体_GB2312" w:hAnsi="楷体_GB2312" w:eastAsia="楷体_GB2312" w:cs="楷体_GB2312"/>
          <w:sz w:val="32"/>
          <w:szCs w:val="32"/>
        </w:rPr>
      </w:pPr>
      <w:bookmarkStart w:id="0" w:name="_GoBack"/>
      <w:bookmarkEnd w:id="0"/>
      <w:r>
        <w:rPr>
          <w:rFonts w:hint="eastAsia" w:ascii="楷体_GB2312" w:hAnsi="楷体_GB2312" w:eastAsia="楷体_GB2312" w:cs="楷体_GB2312"/>
          <w:sz w:val="32"/>
          <w:szCs w:val="32"/>
        </w:rPr>
        <w:t>（模板）</w:t>
      </w:r>
    </w:p>
    <w:p>
      <w:pPr>
        <w:spacing w:line="540" w:lineRule="exact"/>
        <w:jc w:val="center"/>
        <w:rPr>
          <w:rFonts w:ascii="楷体_GB2312" w:hAnsi="楷体_GB2312" w:eastAsia="楷体_GB2312" w:cs="楷体_GB2312"/>
          <w:sz w:val="32"/>
          <w:szCs w:val="32"/>
        </w:rPr>
      </w:pPr>
    </w:p>
    <w:p>
      <w:pPr>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根</w:t>
      </w:r>
      <w:r>
        <w:rPr>
          <w:rFonts w:ascii="Times New Roman" w:hAnsi="Times New Roman" w:eastAsia="仿宋_GB2312" w:cs="Times New Roman"/>
          <w:sz w:val="32"/>
          <w:szCs w:val="32"/>
        </w:rPr>
        <w:t>据</w:t>
      </w:r>
      <w:r>
        <w:rPr>
          <w:rFonts w:hint="eastAsia" w:ascii="Times New Roman" w:hAnsi="Times New Roman" w:eastAsia="仿宋_GB2312" w:cs="Times New Roman"/>
          <w:sz w:val="32"/>
          <w:szCs w:val="32"/>
        </w:rPr>
        <w:t>项目“揭榜挂帅”</w:t>
      </w:r>
      <w:r>
        <w:rPr>
          <w:rFonts w:hint="eastAsia" w:ascii="仿宋_GB2312" w:hAnsi="仿宋_GB2312" w:eastAsia="仿宋_GB2312" w:cs="仿宋_GB2312"/>
          <w:sz w:val="32"/>
          <w:szCs w:val="32"/>
        </w:rPr>
        <w:t>组织实施有关部署，我单位认真对申报人知识产权、竞业禁止、保密协议、科研诚信（含科研伦理）等情况进行了审查和评估，现将评估意见汇报如下：</w:t>
      </w:r>
    </w:p>
    <w:p>
      <w:pPr>
        <w:numPr>
          <w:ilvl w:val="0"/>
          <w:numId w:val="1"/>
        </w:numPr>
        <w:spacing w:line="540" w:lineRule="exact"/>
        <w:ind w:firstLine="640"/>
        <w:rPr>
          <w:rFonts w:ascii="黑体" w:hAnsi="黑体" w:eastAsia="黑体"/>
          <w:sz w:val="32"/>
          <w:szCs w:val="32"/>
        </w:rPr>
      </w:pPr>
      <w:r>
        <w:rPr>
          <w:rFonts w:hint="eastAsia" w:ascii="黑体" w:hAnsi="黑体" w:eastAsia="黑体"/>
          <w:sz w:val="32"/>
          <w:szCs w:val="32"/>
        </w:rPr>
        <w:t>基本情况</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8"/>
        <w:gridCol w:w="5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968" w:type="dxa"/>
          </w:tcPr>
          <w:p>
            <w:pPr>
              <w:spacing w:line="54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申报项目</w:t>
            </w:r>
          </w:p>
        </w:tc>
        <w:tc>
          <w:tcPr>
            <w:tcW w:w="5554" w:type="dxa"/>
          </w:tcPr>
          <w:p>
            <w:pPr>
              <w:spacing w:line="540" w:lineRule="exac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968" w:type="dxa"/>
          </w:tcPr>
          <w:p>
            <w:pPr>
              <w:spacing w:line="54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申报人姓名</w:t>
            </w:r>
          </w:p>
        </w:tc>
        <w:tc>
          <w:tcPr>
            <w:tcW w:w="5554" w:type="dxa"/>
          </w:tcPr>
          <w:p>
            <w:pPr>
              <w:spacing w:line="540" w:lineRule="exac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968" w:type="dxa"/>
          </w:tcPr>
          <w:p>
            <w:pPr>
              <w:spacing w:line="54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申报单位</w:t>
            </w:r>
          </w:p>
        </w:tc>
        <w:tc>
          <w:tcPr>
            <w:tcW w:w="5554" w:type="dxa"/>
          </w:tcPr>
          <w:p>
            <w:pPr>
              <w:spacing w:line="540" w:lineRule="exact"/>
              <w:rPr>
                <w:rFonts w:ascii="仿宋_GB2312" w:hAnsi="仿宋_GB2312" w:eastAsia="仿宋_GB2312" w:cs="仿宋_GB2312"/>
                <w:sz w:val="32"/>
                <w:szCs w:val="32"/>
              </w:rPr>
            </w:pPr>
          </w:p>
        </w:tc>
      </w:tr>
    </w:tbl>
    <w:p>
      <w:pPr>
        <w:spacing w:line="540" w:lineRule="exact"/>
        <w:ind w:firstLine="640" w:firstLineChars="200"/>
        <w:rPr>
          <w:rFonts w:ascii="黑体" w:hAnsi="黑体" w:eastAsia="黑体"/>
          <w:sz w:val="32"/>
          <w:szCs w:val="32"/>
        </w:rPr>
      </w:pPr>
      <w:r>
        <w:rPr>
          <w:rFonts w:hint="eastAsia" w:ascii="黑体" w:hAnsi="黑体" w:eastAsia="黑体"/>
          <w:sz w:val="32"/>
          <w:szCs w:val="32"/>
        </w:rPr>
        <w:t>二、申报人审查情况</w:t>
      </w:r>
    </w:p>
    <w:p>
      <w:pPr>
        <w:spacing w:line="540" w:lineRule="exact"/>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（一）科研诚信（含科研伦理）审查情况</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4"/>
        <w:gridCol w:w="5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94" w:type="dxa"/>
            <w:vAlign w:val="center"/>
          </w:tcPr>
          <w:p>
            <w:pPr>
              <w:spacing w:line="540" w:lineRule="exact"/>
              <w:rPr>
                <w:rFonts w:ascii="仿宋_GB2312" w:hAnsi="仿宋_GB2312" w:eastAsia="仿宋_GB2312" w:cs="仿宋_GB2312"/>
                <w:sz w:val="32"/>
                <w:szCs w:val="32"/>
              </w:rPr>
            </w:pPr>
            <w:r>
              <w:rPr>
                <w:rFonts w:ascii="Times New Roman" w:hAnsi="Times New Roman" w:eastAsia="仿宋_GB2312" w:cs="Times New Roman"/>
                <w:sz w:val="32"/>
                <w:szCs w:val="32"/>
              </w:rPr>
              <w:t>1.</w:t>
            </w:r>
            <w:r>
              <w:rPr>
                <w:rFonts w:hint="eastAsia" w:ascii="仿宋_GB2312" w:hAnsi="仿宋_GB2312" w:eastAsia="仿宋_GB2312" w:cs="仿宋_GB2312"/>
                <w:sz w:val="32"/>
                <w:szCs w:val="32"/>
              </w:rPr>
              <w:t>未发现申报人存在科研失信行为</w:t>
            </w:r>
          </w:p>
        </w:tc>
        <w:tc>
          <w:tcPr>
            <w:tcW w:w="5528" w:type="dxa"/>
          </w:tcPr>
          <w:p>
            <w:pPr>
              <w:spacing w:line="54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是</w:t>
            </w:r>
          </w:p>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否，请描述（</w:t>
            </w:r>
            <w:r>
              <w:rPr>
                <w:rFonts w:ascii="Times New Roman" w:hAnsi="Times New Roman" w:eastAsia="仿宋_GB2312" w:cs="Times New Roman"/>
                <w:sz w:val="32"/>
                <w:szCs w:val="32"/>
              </w:rPr>
              <w:t>200</w:t>
            </w:r>
            <w:r>
              <w:rPr>
                <w:rFonts w:hint="eastAsia" w:ascii="仿宋_GB2312" w:hAnsi="仿宋_GB2312" w:eastAsia="仿宋_GB2312" w:cs="仿宋_GB2312"/>
                <w:sz w:val="32"/>
                <w:szCs w:val="32"/>
              </w:rPr>
              <w:t>字以内）：</w:t>
            </w:r>
          </w:p>
          <w:p>
            <w:pPr>
              <w:spacing w:line="540" w:lineRule="exact"/>
              <w:rPr>
                <w:rFonts w:ascii="仿宋_GB2312" w:hAnsi="仿宋_GB2312" w:eastAsia="仿宋_GB2312" w:cs="仿宋_GB2312"/>
                <w:sz w:val="32"/>
                <w:szCs w:val="32"/>
              </w:rPr>
            </w:pPr>
          </w:p>
          <w:p>
            <w:pPr>
              <w:spacing w:line="540" w:lineRule="exact"/>
              <w:rPr>
                <w:rFonts w:ascii="仿宋_GB2312" w:hAnsi="仿宋_GB2312" w:eastAsia="仿宋_GB2312" w:cs="仿宋_GB2312"/>
                <w:sz w:val="32"/>
                <w:szCs w:val="32"/>
              </w:rPr>
            </w:pPr>
          </w:p>
          <w:p>
            <w:pPr>
              <w:spacing w:line="540" w:lineRule="exac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94" w:type="dxa"/>
            <w:vAlign w:val="center"/>
          </w:tcPr>
          <w:p>
            <w:pPr>
              <w:spacing w:line="540" w:lineRule="exact"/>
              <w:rPr>
                <w:rFonts w:ascii="仿宋_GB2312" w:hAnsi="仿宋_GB2312" w:eastAsia="仿宋_GB2312" w:cs="仿宋_GB2312"/>
                <w:sz w:val="32"/>
                <w:szCs w:val="32"/>
              </w:rPr>
            </w:pPr>
            <w:r>
              <w:rPr>
                <w:rFonts w:ascii="Times New Roman" w:hAnsi="Times New Roman" w:eastAsia="仿宋_GB2312" w:cs="Times New Roman"/>
                <w:sz w:val="32"/>
                <w:szCs w:val="32"/>
              </w:rPr>
              <w:t>2.</w:t>
            </w:r>
            <w:r>
              <w:rPr>
                <w:rFonts w:hint="eastAsia" w:ascii="仿宋_GB2312" w:hAnsi="仿宋_GB2312" w:eastAsia="仿宋_GB2312" w:cs="仿宋_GB2312"/>
                <w:sz w:val="32"/>
                <w:szCs w:val="32"/>
              </w:rPr>
              <w:t>未发现申报人存在不遵守科研伦理相关规范行为</w:t>
            </w:r>
          </w:p>
        </w:tc>
        <w:tc>
          <w:tcPr>
            <w:tcW w:w="5528" w:type="dxa"/>
          </w:tcPr>
          <w:p>
            <w:pPr>
              <w:spacing w:line="54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是</w:t>
            </w:r>
          </w:p>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否，请描述（</w:t>
            </w:r>
            <w:r>
              <w:rPr>
                <w:rFonts w:ascii="Times New Roman" w:hAnsi="Times New Roman" w:eastAsia="仿宋_GB2312" w:cs="Times New Roman"/>
                <w:sz w:val="32"/>
                <w:szCs w:val="32"/>
              </w:rPr>
              <w:t>200</w:t>
            </w:r>
            <w:r>
              <w:rPr>
                <w:rFonts w:hint="eastAsia" w:ascii="仿宋_GB2312" w:hAnsi="仿宋_GB2312" w:eastAsia="仿宋_GB2312" w:cs="仿宋_GB2312"/>
                <w:sz w:val="32"/>
                <w:szCs w:val="32"/>
              </w:rPr>
              <w:t>字以内）：</w:t>
            </w:r>
          </w:p>
          <w:p>
            <w:pPr>
              <w:spacing w:line="540" w:lineRule="exact"/>
              <w:rPr>
                <w:rFonts w:ascii="楷体_GB2312" w:hAnsi="楷体_GB2312" w:eastAsia="楷体_GB2312" w:cs="楷体_GB2312"/>
                <w:sz w:val="32"/>
                <w:szCs w:val="32"/>
              </w:rPr>
            </w:pPr>
          </w:p>
          <w:p>
            <w:pPr>
              <w:spacing w:line="540" w:lineRule="exact"/>
              <w:rPr>
                <w:rFonts w:ascii="楷体_GB2312" w:hAnsi="楷体_GB2312" w:eastAsia="楷体_GB2312" w:cs="楷体_GB2312"/>
                <w:sz w:val="32"/>
                <w:szCs w:val="32"/>
              </w:rPr>
            </w:pPr>
          </w:p>
          <w:p>
            <w:pPr>
              <w:spacing w:line="540" w:lineRule="exact"/>
              <w:rPr>
                <w:rFonts w:ascii="楷体_GB2312" w:hAnsi="楷体_GB2312" w:eastAsia="楷体_GB2312" w:cs="楷体_GB2312"/>
                <w:sz w:val="32"/>
                <w:szCs w:val="32"/>
              </w:rPr>
            </w:pPr>
          </w:p>
        </w:tc>
      </w:tr>
    </w:tbl>
    <w:p>
      <w:pPr>
        <w:numPr>
          <w:ilvl w:val="0"/>
          <w:numId w:val="2"/>
        </w:numPr>
        <w:spacing w:line="540" w:lineRule="exact"/>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知识产权等风险审查评估情况</w:t>
      </w:r>
    </w:p>
    <w:tbl>
      <w:tblPr>
        <w:tblStyle w:val="6"/>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0"/>
        <w:gridCol w:w="4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vAlign w:val="center"/>
          </w:tcPr>
          <w:p>
            <w:pPr>
              <w:spacing w:line="540" w:lineRule="exact"/>
              <w:rPr>
                <w:rFonts w:ascii="楷体_GB2312" w:hAnsi="楷体_GB2312" w:eastAsia="楷体_GB2312" w:cs="楷体_GB2312"/>
                <w:sz w:val="32"/>
                <w:szCs w:val="32"/>
              </w:rPr>
            </w:pPr>
            <w:r>
              <w:rPr>
                <w:rFonts w:hint="eastAsia" w:ascii="Times New Roman" w:hAnsi="Times New Roman" w:eastAsia="仿宋_GB2312" w:cs="Times New Roman"/>
                <w:sz w:val="32"/>
                <w:szCs w:val="32"/>
              </w:rPr>
              <w:t>1.未发现申报人存在侵犯原（现）任职单位知识产权行为</w:t>
            </w:r>
          </w:p>
        </w:tc>
        <w:tc>
          <w:tcPr>
            <w:tcW w:w="4360" w:type="dxa"/>
          </w:tcPr>
          <w:p>
            <w:pPr>
              <w:spacing w:line="54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是</w:t>
            </w:r>
          </w:p>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否，请描述（</w:t>
            </w:r>
            <w:r>
              <w:rPr>
                <w:rFonts w:ascii="Times New Roman" w:hAnsi="Times New Roman" w:eastAsia="仿宋_GB2312" w:cs="Times New Roman"/>
                <w:sz w:val="32"/>
                <w:szCs w:val="32"/>
              </w:rPr>
              <w:t>200</w:t>
            </w:r>
            <w:r>
              <w:rPr>
                <w:rFonts w:hint="eastAsia" w:ascii="仿宋_GB2312" w:hAnsi="仿宋_GB2312" w:eastAsia="仿宋_GB2312" w:cs="仿宋_GB2312"/>
                <w:sz w:val="32"/>
                <w:szCs w:val="32"/>
              </w:rPr>
              <w:t>字以内）：</w:t>
            </w:r>
          </w:p>
          <w:p>
            <w:pPr>
              <w:spacing w:line="540" w:lineRule="exact"/>
              <w:rPr>
                <w:rFonts w:ascii="楷体_GB2312" w:hAnsi="楷体_GB2312" w:eastAsia="楷体_GB2312" w:cs="楷体_GB2312"/>
                <w:sz w:val="32"/>
                <w:szCs w:val="32"/>
              </w:rPr>
            </w:pPr>
          </w:p>
          <w:p>
            <w:pPr>
              <w:spacing w:line="540" w:lineRule="exact"/>
              <w:rPr>
                <w:rFonts w:ascii="楷体_GB2312" w:hAnsi="楷体_GB2312" w:eastAsia="楷体_GB2312" w:cs="楷体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vAlign w:val="center"/>
          </w:tcPr>
          <w:p>
            <w:pPr>
              <w:spacing w:line="540" w:lineRule="exact"/>
              <w:rPr>
                <w:rFonts w:ascii="楷体_GB2312" w:hAnsi="楷体_GB2312" w:eastAsia="楷体_GB2312" w:cs="楷体_GB2312"/>
                <w:sz w:val="32"/>
                <w:szCs w:val="32"/>
              </w:rPr>
            </w:pPr>
            <w:r>
              <w:rPr>
                <w:rFonts w:hint="eastAsia" w:ascii="Times New Roman" w:hAnsi="Times New Roman" w:eastAsia="仿宋_GB2312" w:cs="Times New Roman"/>
                <w:sz w:val="32"/>
                <w:szCs w:val="32"/>
              </w:rPr>
              <w:t>2.未发现申报人存在泄漏原（现）任职单位商业秘密行为</w:t>
            </w:r>
          </w:p>
        </w:tc>
        <w:tc>
          <w:tcPr>
            <w:tcW w:w="4360" w:type="dxa"/>
          </w:tcPr>
          <w:p>
            <w:pPr>
              <w:spacing w:line="54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是</w:t>
            </w:r>
          </w:p>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否，请描述（</w:t>
            </w:r>
            <w:r>
              <w:rPr>
                <w:rFonts w:ascii="Times New Roman" w:hAnsi="Times New Roman" w:eastAsia="仿宋_GB2312" w:cs="Times New Roman"/>
                <w:sz w:val="32"/>
                <w:szCs w:val="32"/>
              </w:rPr>
              <w:t>200</w:t>
            </w:r>
            <w:r>
              <w:rPr>
                <w:rFonts w:hint="eastAsia" w:ascii="仿宋_GB2312" w:hAnsi="仿宋_GB2312" w:eastAsia="仿宋_GB2312" w:cs="仿宋_GB2312"/>
                <w:sz w:val="32"/>
                <w:szCs w:val="32"/>
              </w:rPr>
              <w:t>字以内）：</w:t>
            </w:r>
          </w:p>
          <w:p>
            <w:pPr>
              <w:spacing w:line="540" w:lineRule="exact"/>
              <w:rPr>
                <w:rFonts w:ascii="楷体_GB2312" w:hAnsi="楷体_GB2312" w:eastAsia="楷体_GB2312" w:cs="楷体_GB2312"/>
                <w:sz w:val="32"/>
                <w:szCs w:val="32"/>
              </w:rPr>
            </w:pPr>
          </w:p>
          <w:p>
            <w:pPr>
              <w:spacing w:line="540" w:lineRule="exact"/>
              <w:rPr>
                <w:rFonts w:ascii="楷体_GB2312" w:hAnsi="楷体_GB2312" w:eastAsia="楷体_GB2312" w:cs="楷体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tcPr>
          <w:p>
            <w:pPr>
              <w:spacing w:line="540" w:lineRule="exact"/>
              <w:rPr>
                <w:rFonts w:ascii="楷体_GB2312" w:hAnsi="楷体_GB2312" w:eastAsia="楷体_GB2312" w:cs="楷体_GB2312"/>
                <w:sz w:val="32"/>
                <w:szCs w:val="32"/>
              </w:rPr>
            </w:pPr>
            <w:r>
              <w:rPr>
                <w:rFonts w:hint="eastAsia" w:ascii="Times New Roman" w:hAnsi="Times New Roman" w:eastAsia="仿宋_GB2312" w:cs="Times New Roman"/>
                <w:sz w:val="32"/>
                <w:szCs w:val="32"/>
              </w:rPr>
              <w:t>3.未发现申报人存在违反原（现）任职单位所在国家简直取酬和科研经费管理规定行为</w:t>
            </w:r>
          </w:p>
        </w:tc>
        <w:tc>
          <w:tcPr>
            <w:tcW w:w="4360" w:type="dxa"/>
          </w:tcPr>
          <w:p>
            <w:pPr>
              <w:spacing w:line="54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是</w:t>
            </w:r>
          </w:p>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否，请描述（</w:t>
            </w:r>
            <w:r>
              <w:rPr>
                <w:rFonts w:ascii="Times New Roman" w:hAnsi="Times New Roman" w:eastAsia="仿宋_GB2312" w:cs="Times New Roman"/>
                <w:sz w:val="32"/>
                <w:szCs w:val="32"/>
              </w:rPr>
              <w:t>200</w:t>
            </w:r>
            <w:r>
              <w:rPr>
                <w:rFonts w:hint="eastAsia" w:ascii="仿宋_GB2312" w:hAnsi="仿宋_GB2312" w:eastAsia="仿宋_GB2312" w:cs="仿宋_GB2312"/>
                <w:sz w:val="32"/>
                <w:szCs w:val="32"/>
              </w:rPr>
              <w:t>字以内）：</w:t>
            </w:r>
          </w:p>
          <w:p>
            <w:pPr>
              <w:spacing w:line="540" w:lineRule="exact"/>
              <w:rPr>
                <w:rFonts w:ascii="楷体_GB2312" w:hAnsi="楷体_GB2312" w:eastAsia="楷体_GB2312" w:cs="楷体_GB2312"/>
                <w:b/>
                <w:bCs/>
                <w:sz w:val="32"/>
                <w:szCs w:val="32"/>
              </w:rPr>
            </w:pPr>
          </w:p>
          <w:p>
            <w:pPr>
              <w:spacing w:line="540" w:lineRule="exact"/>
              <w:rPr>
                <w:rFonts w:ascii="楷体_GB2312" w:hAnsi="楷体_GB2312" w:eastAsia="楷体_GB2312" w:cs="楷体_GB2312"/>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vAlign w:val="center"/>
          </w:tcPr>
          <w:p>
            <w:pPr>
              <w:spacing w:line="540" w:lineRule="exact"/>
              <w:rPr>
                <w:rFonts w:ascii="楷体_GB2312" w:hAnsi="楷体_GB2312" w:eastAsia="楷体_GB2312" w:cs="楷体_GB2312"/>
                <w:sz w:val="32"/>
                <w:szCs w:val="32"/>
              </w:rPr>
            </w:pPr>
            <w:r>
              <w:rPr>
                <w:rFonts w:hint="eastAsia" w:ascii="Times New Roman" w:hAnsi="Times New Roman" w:eastAsia="仿宋_GB2312" w:cs="Times New Roman"/>
                <w:sz w:val="32"/>
                <w:szCs w:val="32"/>
              </w:rPr>
              <w:t>4.未发现申报人存在犯罪记录</w:t>
            </w:r>
          </w:p>
        </w:tc>
        <w:tc>
          <w:tcPr>
            <w:tcW w:w="4360" w:type="dxa"/>
          </w:tcPr>
          <w:p>
            <w:pPr>
              <w:spacing w:line="54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是</w:t>
            </w:r>
          </w:p>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否，请描述（</w:t>
            </w:r>
            <w:r>
              <w:rPr>
                <w:rFonts w:ascii="Times New Roman" w:hAnsi="Times New Roman" w:eastAsia="仿宋_GB2312" w:cs="Times New Roman"/>
                <w:sz w:val="32"/>
                <w:szCs w:val="32"/>
              </w:rPr>
              <w:t>200</w:t>
            </w:r>
            <w:r>
              <w:rPr>
                <w:rFonts w:hint="eastAsia" w:ascii="仿宋_GB2312" w:hAnsi="仿宋_GB2312" w:eastAsia="仿宋_GB2312" w:cs="仿宋_GB2312"/>
                <w:sz w:val="32"/>
                <w:szCs w:val="32"/>
              </w:rPr>
              <w:t>字以内）：</w:t>
            </w:r>
          </w:p>
          <w:p>
            <w:pPr>
              <w:spacing w:line="540" w:lineRule="exact"/>
              <w:rPr>
                <w:rFonts w:ascii="楷体_GB2312" w:hAnsi="楷体_GB2312" w:eastAsia="楷体_GB2312" w:cs="楷体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vAlign w:val="center"/>
          </w:tcPr>
          <w:p>
            <w:pPr>
              <w:spacing w:line="540" w:lineRule="exact"/>
              <w:rPr>
                <w:rFonts w:ascii="楷体_GB2312" w:hAnsi="楷体_GB2312" w:eastAsia="楷体_GB2312" w:cs="楷体_GB2312"/>
                <w:sz w:val="32"/>
                <w:szCs w:val="32"/>
              </w:rPr>
            </w:pPr>
            <w:r>
              <w:rPr>
                <w:rFonts w:hint="eastAsia" w:ascii="Times New Roman" w:hAnsi="Times New Roman" w:eastAsia="仿宋_GB2312" w:cs="Times New Roman"/>
                <w:sz w:val="32"/>
                <w:szCs w:val="32"/>
              </w:rPr>
              <w:t>5.申报人是否签订过仍有效的竞业禁止协议</w:t>
            </w:r>
          </w:p>
        </w:tc>
        <w:tc>
          <w:tcPr>
            <w:tcW w:w="4360" w:type="dxa"/>
          </w:tcPr>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否</w:t>
            </w:r>
          </w:p>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是，请注明具体情况并附相关材料（</w:t>
            </w:r>
            <w:r>
              <w:rPr>
                <w:rFonts w:ascii="Times New Roman" w:hAnsi="Times New Roman" w:eastAsia="仿宋_GB2312" w:cs="Times New Roman"/>
                <w:sz w:val="32"/>
                <w:szCs w:val="32"/>
              </w:rPr>
              <w:t>100</w:t>
            </w:r>
            <w:r>
              <w:rPr>
                <w:rFonts w:hint="eastAsia" w:ascii="仿宋_GB2312" w:hAnsi="仿宋_GB2312" w:eastAsia="仿宋_GB2312" w:cs="仿宋_GB2312"/>
                <w:sz w:val="32"/>
                <w:szCs w:val="32"/>
              </w:rPr>
              <w:t>字以内，含签订单位、禁业行业、禁业期限等）：</w:t>
            </w:r>
          </w:p>
          <w:p>
            <w:pPr>
              <w:spacing w:line="540" w:lineRule="exact"/>
              <w:rPr>
                <w:rFonts w:ascii="仿宋_GB2312" w:hAnsi="仿宋_GB2312" w:eastAsia="仿宋_GB2312" w:cs="仿宋_GB2312"/>
                <w:sz w:val="32"/>
                <w:szCs w:val="32"/>
              </w:rPr>
            </w:pPr>
          </w:p>
          <w:p>
            <w:pPr>
              <w:spacing w:line="540" w:lineRule="exac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tcPr>
          <w:p>
            <w:pPr>
              <w:spacing w:line="540" w:lineRule="exact"/>
              <w:rPr>
                <w:rFonts w:ascii="楷体_GB2312" w:hAnsi="楷体_GB2312" w:eastAsia="楷体_GB2312" w:cs="楷体_GB2312"/>
                <w:sz w:val="32"/>
                <w:szCs w:val="32"/>
              </w:rPr>
            </w:pPr>
            <w:r>
              <w:rPr>
                <w:rFonts w:hint="eastAsia" w:ascii="Times New Roman" w:hAnsi="Times New Roman" w:eastAsia="仿宋_GB2312" w:cs="Times New Roman"/>
                <w:sz w:val="32"/>
                <w:szCs w:val="32"/>
              </w:rPr>
              <w:t>6.申报人是否签订过仍有效的保密约定</w:t>
            </w:r>
          </w:p>
        </w:tc>
        <w:tc>
          <w:tcPr>
            <w:tcW w:w="4360" w:type="dxa"/>
          </w:tcPr>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否</w:t>
            </w:r>
          </w:p>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是，请注明具体情况（</w:t>
            </w:r>
            <w:r>
              <w:rPr>
                <w:rFonts w:ascii="Times New Roman" w:hAnsi="Times New Roman" w:eastAsia="仿宋_GB2312" w:cs="Times New Roman"/>
                <w:sz w:val="32"/>
                <w:szCs w:val="32"/>
              </w:rPr>
              <w:t>100</w:t>
            </w:r>
            <w:r>
              <w:rPr>
                <w:rFonts w:hint="eastAsia" w:ascii="仿宋_GB2312" w:hAnsi="仿宋_GB2312" w:eastAsia="仿宋_GB2312" w:cs="仿宋_GB2312"/>
                <w:sz w:val="32"/>
                <w:szCs w:val="32"/>
              </w:rPr>
              <w:t>字以内，含约定单位、保密行业、保密期限等）：</w:t>
            </w:r>
          </w:p>
          <w:p>
            <w:pPr>
              <w:spacing w:line="540" w:lineRule="exact"/>
              <w:rPr>
                <w:rFonts w:ascii="仿宋_GB2312" w:hAnsi="仿宋_GB2312" w:eastAsia="仿宋_GB2312" w:cs="仿宋_GB2312"/>
                <w:sz w:val="32"/>
                <w:szCs w:val="32"/>
              </w:rPr>
            </w:pPr>
          </w:p>
          <w:p>
            <w:pPr>
              <w:spacing w:line="540" w:lineRule="exac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tcPr>
          <w:p>
            <w:pPr>
              <w:spacing w:line="540" w:lineRule="exact"/>
              <w:rPr>
                <w:rFonts w:ascii="楷体_GB2312" w:hAnsi="楷体_GB2312" w:eastAsia="楷体_GB2312" w:cs="楷体_GB2312"/>
                <w:sz w:val="32"/>
                <w:szCs w:val="32"/>
              </w:rPr>
            </w:pPr>
            <w:r>
              <w:rPr>
                <w:rFonts w:ascii="Times New Roman" w:hAnsi="Times New Roman" w:eastAsia="仿宋_GB2312" w:cs="Times New Roman"/>
                <w:sz w:val="32"/>
                <w:szCs w:val="32"/>
              </w:rPr>
              <w:t>7.</w:t>
            </w:r>
            <w:r>
              <w:rPr>
                <w:rFonts w:hint="eastAsia" w:ascii="仿宋_GB2312" w:hAnsi="仿宋_GB2312" w:eastAsia="仿宋_GB2312" w:cs="仿宋_GB2312"/>
                <w:sz w:val="32"/>
                <w:szCs w:val="32"/>
              </w:rPr>
              <w:t>对申报人的知识产权风险评估意见</w:t>
            </w:r>
          </w:p>
        </w:tc>
        <w:tc>
          <w:tcPr>
            <w:tcW w:w="4360" w:type="dxa"/>
          </w:tcPr>
          <w:p>
            <w:pPr>
              <w:spacing w:line="5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□无风险  □可控风险</w:t>
            </w:r>
          </w:p>
          <w:p>
            <w:pPr>
              <w:spacing w:line="540" w:lineRule="exact"/>
              <w:rPr>
                <w:rFonts w:ascii="楷体_GB2312" w:hAnsi="楷体_GB2312" w:eastAsia="楷体_GB2312" w:cs="楷体_GB2312"/>
                <w:sz w:val="32"/>
                <w:szCs w:val="32"/>
              </w:rPr>
            </w:pPr>
            <w:r>
              <w:rPr>
                <w:rFonts w:hint="eastAsia" w:ascii="仿宋_GB2312" w:hAnsi="仿宋_GB2312" w:eastAsia="仿宋_GB2312" w:cs="仿宋_GB2312"/>
                <w:sz w:val="32"/>
                <w:szCs w:val="32"/>
              </w:rPr>
              <w:t>□高风险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tcPr>
          <w:p>
            <w:pPr>
              <w:spacing w:line="540" w:lineRule="exact"/>
              <w:rPr>
                <w:rFonts w:ascii="楷体_GB2312" w:hAnsi="楷体_GB2312" w:eastAsia="楷体_GB2312" w:cs="楷体_GB2312"/>
                <w:sz w:val="32"/>
                <w:szCs w:val="32"/>
              </w:rPr>
            </w:pPr>
            <w:r>
              <w:rPr>
                <w:rFonts w:hint="eastAsia" w:ascii="Times New Roman" w:hAnsi="Times New Roman" w:eastAsia="仿宋_GB2312" w:cs="Times New Roman"/>
                <w:sz w:val="32"/>
                <w:szCs w:val="32"/>
              </w:rPr>
              <w:t>8.知识产权风险评估意见做出依据（500字左右）</w:t>
            </w:r>
          </w:p>
        </w:tc>
        <w:tc>
          <w:tcPr>
            <w:tcW w:w="4360" w:type="dxa"/>
          </w:tcPr>
          <w:p>
            <w:pPr>
              <w:spacing w:line="54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 </w:t>
            </w:r>
          </w:p>
          <w:p>
            <w:pPr>
              <w:spacing w:line="540" w:lineRule="exact"/>
              <w:rPr>
                <w:rFonts w:ascii="楷体_GB2312" w:hAnsi="楷体_GB2312" w:eastAsia="楷体_GB2312" w:cs="楷体_GB2312"/>
                <w:sz w:val="32"/>
                <w:szCs w:val="32"/>
              </w:rPr>
            </w:pPr>
          </w:p>
        </w:tc>
      </w:tr>
    </w:tbl>
    <w:p>
      <w:pPr>
        <w:spacing w:line="540" w:lineRule="exact"/>
        <w:ind w:firstLine="640"/>
        <w:rPr>
          <w:rFonts w:ascii="黑体" w:hAnsi="黑体" w:eastAsia="黑体"/>
          <w:sz w:val="32"/>
          <w:szCs w:val="32"/>
        </w:rPr>
      </w:pPr>
      <w:r>
        <w:rPr>
          <w:rFonts w:hint="eastAsia" w:ascii="黑体" w:hAnsi="黑体" w:eastAsia="黑体"/>
          <w:sz w:val="32"/>
          <w:szCs w:val="32"/>
        </w:rPr>
        <w:t>三、综合审查及评估意见</w:t>
      </w:r>
    </w:p>
    <w:p>
      <w:pPr>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综上，我单位认为，</w:t>
      </w:r>
      <w:r>
        <w:rPr>
          <w:rFonts w:ascii="Times New Roman" w:hAnsi="Times New Roman" w:eastAsia="仿宋_GB2312" w:cs="Times New Roman"/>
          <w:sz w:val="32"/>
          <w:szCs w:val="32"/>
        </w:rPr>
        <w:t>XXX</w:t>
      </w:r>
      <w:r>
        <w:rPr>
          <w:rFonts w:hint="eastAsia" w:ascii="仿宋_GB2312" w:hAnsi="仿宋_GB2312" w:eastAsia="仿宋_GB2312" w:cs="仿宋_GB2312"/>
          <w:sz w:val="32"/>
          <w:szCs w:val="32"/>
        </w:rPr>
        <w:t>符合</w:t>
      </w:r>
      <w:r>
        <w:rPr>
          <w:rFonts w:hint="eastAsia" w:ascii="宋体" w:hAnsi="宋体" w:cs="宋体"/>
          <w:sz w:val="32"/>
          <w:szCs w:val="32"/>
        </w:rPr>
        <w:t>/</w:t>
      </w:r>
      <w:r>
        <w:rPr>
          <w:rFonts w:hint="eastAsia" w:ascii="仿宋_GB2312" w:hAnsi="仿宋_GB2312" w:eastAsia="仿宋_GB2312" w:cs="仿宋_GB2312"/>
          <w:sz w:val="32"/>
          <w:szCs w:val="32"/>
        </w:rPr>
        <w:t>不符合《广东省工业和信息化厅关于组织有关项目榜单挂榜及动员人才揭榜的通知》等相关规定，同意推荐</w:t>
      </w:r>
      <w:r>
        <w:rPr>
          <w:rFonts w:hint="eastAsia" w:ascii="宋体" w:hAnsi="宋体" w:cs="宋体"/>
          <w:sz w:val="32"/>
          <w:szCs w:val="32"/>
        </w:rPr>
        <w:t>/</w:t>
      </w:r>
      <w:r>
        <w:rPr>
          <w:rFonts w:hint="eastAsia" w:ascii="仿宋_GB2312" w:hAnsi="仿宋_GB2312" w:eastAsia="仿宋_GB2312" w:cs="仿宋_GB2312"/>
          <w:sz w:val="32"/>
          <w:szCs w:val="32"/>
        </w:rPr>
        <w:t>不推荐其揭榜。同时，我单位同意并征询申报人同意，自愿将本报告提交评审专家审阅，并尊重评审专家依据此报告所做出的相关评价结论。</w:t>
      </w:r>
    </w:p>
    <w:p>
      <w:pPr>
        <w:numPr>
          <w:ilvl w:val="0"/>
          <w:numId w:val="3"/>
        </w:numPr>
        <w:spacing w:line="540" w:lineRule="exact"/>
        <w:ind w:firstLine="640"/>
        <w:rPr>
          <w:rFonts w:ascii="黑体" w:hAnsi="黑体" w:eastAsia="黑体"/>
          <w:sz w:val="32"/>
          <w:szCs w:val="32"/>
        </w:rPr>
      </w:pPr>
      <w:r>
        <w:rPr>
          <w:rFonts w:hint="eastAsia" w:ascii="黑体" w:hAnsi="黑体" w:eastAsia="黑体"/>
          <w:sz w:val="32"/>
          <w:szCs w:val="32"/>
        </w:rPr>
        <w:t>引才风险防范措施承诺</w:t>
      </w:r>
    </w:p>
    <w:p>
      <w:pPr>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我单位承诺，将认真履行监管责任，建立健全单位相关制度，确保申报人过往、现在及未来，都不会出现知识产权侵权行为、不泄漏原（现）任职单位商业秘密、不违反原（现）任职单位所在国家兼职取酬、科研经费管理、科研诚信、科研伦理相关规定及相关法律法规，否则自愿放弃揭榜资格并承担相应连带责任。</w:t>
      </w:r>
    </w:p>
    <w:p>
      <w:pPr>
        <w:spacing w:line="540" w:lineRule="exact"/>
        <w:ind w:firstLine="640"/>
        <w:rPr>
          <w:rFonts w:ascii="仿宋_GB2312" w:hAnsi="仿宋_GB2312" w:eastAsia="仿宋_GB2312" w:cs="仿宋_GB2312"/>
          <w:sz w:val="32"/>
          <w:szCs w:val="32"/>
        </w:rPr>
      </w:pPr>
    </w:p>
    <w:p>
      <w:pPr>
        <w:spacing w:line="540" w:lineRule="exact"/>
        <w:ind w:firstLine="640"/>
        <w:rPr>
          <w:rFonts w:ascii="仿宋_GB2312" w:hAnsi="仿宋_GB2312" w:eastAsia="仿宋_GB2312" w:cs="仿宋_GB2312"/>
          <w:sz w:val="32"/>
          <w:szCs w:val="32"/>
        </w:rPr>
      </w:pPr>
    </w:p>
    <w:p>
      <w:pPr>
        <w:spacing w:line="5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申报单位（盖章）</w:t>
      </w:r>
    </w:p>
    <w:p>
      <w:pPr>
        <w:spacing w:line="5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rPr>
        <w:t>3</w:t>
      </w:r>
      <w:r>
        <w:rPr>
          <w:rFonts w:hint="eastAsia" w:ascii="仿宋_GB2312" w:hAnsi="仿宋_GB2312" w:eastAsia="仿宋_GB2312" w:cs="仿宋_GB2312"/>
          <w:sz w:val="32"/>
          <w:szCs w:val="32"/>
        </w:rPr>
        <w:t>年</w:t>
      </w:r>
      <w:r>
        <w:rPr>
          <w:rFonts w:ascii="Times New Roman" w:hAnsi="Times New Roman" w:eastAsia="仿宋_GB2312" w:cs="Times New Roman"/>
          <w:sz w:val="32"/>
          <w:szCs w:val="32"/>
        </w:rPr>
        <w:t>X</w:t>
      </w:r>
      <w:r>
        <w:rPr>
          <w:rFonts w:hint="eastAsia" w:ascii="仿宋_GB2312" w:hAnsi="仿宋_GB2312" w:eastAsia="仿宋_GB2312" w:cs="仿宋_GB2312"/>
          <w:sz w:val="32"/>
          <w:szCs w:val="32"/>
        </w:rPr>
        <w:t>月</w:t>
      </w:r>
      <w:r>
        <w:rPr>
          <w:rFonts w:ascii="Times New Roman" w:hAnsi="Times New Roman" w:eastAsia="仿宋_GB2312" w:cs="Times New Roman"/>
          <w:sz w:val="32"/>
          <w:szCs w:val="32"/>
        </w:rPr>
        <w:t>X</w:t>
      </w:r>
      <w:r>
        <w:rPr>
          <w:rFonts w:hint="eastAsia" w:ascii="仿宋_GB2312" w:hAnsi="仿宋_GB2312" w:eastAsia="仿宋_GB2312" w:cs="仿宋_GB2312"/>
          <w:sz w:val="32"/>
          <w:szCs w:val="32"/>
        </w:rPr>
        <w:t>日</w:t>
      </w:r>
    </w:p>
    <w:sectPr>
      <w:pgSz w:w="11906" w:h="16838"/>
      <w:pgMar w:top="1474" w:right="1701" w:bottom="1474"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B72B7D"/>
    <w:multiLevelType w:val="singleLevel"/>
    <w:tmpl w:val="60B72B7D"/>
    <w:lvl w:ilvl="0" w:tentative="0">
      <w:start w:val="1"/>
      <w:numFmt w:val="chineseCounting"/>
      <w:suff w:val="nothing"/>
      <w:lvlText w:val="%1、"/>
      <w:lvlJc w:val="left"/>
    </w:lvl>
  </w:abstractNum>
  <w:abstractNum w:abstractNumId="1">
    <w:nsid w:val="60B72F34"/>
    <w:multiLevelType w:val="singleLevel"/>
    <w:tmpl w:val="60B72F34"/>
    <w:lvl w:ilvl="0" w:tentative="0">
      <w:start w:val="2"/>
      <w:numFmt w:val="chineseCounting"/>
      <w:suff w:val="nothing"/>
      <w:lvlText w:val="（%1）"/>
      <w:lvlJc w:val="left"/>
    </w:lvl>
  </w:abstractNum>
  <w:abstractNum w:abstractNumId="2">
    <w:nsid w:val="60B747B4"/>
    <w:multiLevelType w:val="singleLevel"/>
    <w:tmpl w:val="60B747B4"/>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2F3439CE"/>
    <w:rsid w:val="004C29CA"/>
    <w:rsid w:val="0097690F"/>
    <w:rsid w:val="00E4550D"/>
    <w:rsid w:val="02587147"/>
    <w:rsid w:val="0D5B13C1"/>
    <w:rsid w:val="17015D92"/>
    <w:rsid w:val="271B278D"/>
    <w:rsid w:val="28840C3D"/>
    <w:rsid w:val="2BF84C51"/>
    <w:rsid w:val="2F3439CE"/>
    <w:rsid w:val="340A5C15"/>
    <w:rsid w:val="342E25AD"/>
    <w:rsid w:val="35E93641"/>
    <w:rsid w:val="379708B6"/>
    <w:rsid w:val="49175B80"/>
    <w:rsid w:val="49D90DFD"/>
    <w:rsid w:val="4E160A74"/>
    <w:rsid w:val="501E6150"/>
    <w:rsid w:val="52443D21"/>
    <w:rsid w:val="56A0174E"/>
    <w:rsid w:val="613D7CA8"/>
    <w:rsid w:val="64E14D7F"/>
    <w:rsid w:val="73C06D00"/>
    <w:rsid w:val="73F8136A"/>
    <w:rsid w:val="7E8A3C7E"/>
    <w:rsid w:val="7EBE3AE7"/>
    <w:rsid w:val="7EE75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qFormat/>
    <w:uiPriority w:val="0"/>
    <w:rPr>
      <w:rFonts w:ascii="Calibri" w:hAnsi="Calibri" w:cs="黑体"/>
      <w:kern w:val="2"/>
      <w:sz w:val="18"/>
      <w:szCs w:val="18"/>
    </w:rPr>
  </w:style>
  <w:style w:type="character" w:customStyle="1" w:styleId="8">
    <w:name w:val="页脚 Char"/>
    <w:basedOn w:val="4"/>
    <w:link w:val="2"/>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3</Pages>
  <Words>152</Words>
  <Characters>867</Characters>
  <Lines>7</Lines>
  <Paragraphs>2</Paragraphs>
  <TotalTime>1</TotalTime>
  <ScaleCrop>false</ScaleCrop>
  <LinksUpToDate>false</LinksUpToDate>
  <CharactersWithSpaces>1017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2021-06-02T14:47:00Z</dcterms:created>
  <dc:creator>李琳娜</dc:creator>
  <cp:lastModifiedBy>马珊珊</cp:lastModifiedBy>
  <dcterms:modified xsi:type="dcterms:W3CDTF">2023-10-30T07:47:58Z</dcterms:modified>
  <dc:title>附件3</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